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75F" w:rsidRPr="00625BE9" w:rsidDel="00105143" w:rsidRDefault="00105143">
      <w:pPr>
        <w:rPr>
          <w:del w:id="0" w:author="Ezalutsky" w:date="2021-04-22T13:08:00Z"/>
          <w:sz w:val="32"/>
          <w:szCs w:val="32"/>
          <w:rPrChange w:id="1" w:author="Ezalutsky" w:date="2021-04-25T13:56:00Z">
            <w:rPr>
              <w:del w:id="2" w:author="Ezalutsky" w:date="2021-04-22T13:08:00Z"/>
            </w:rPr>
          </w:rPrChange>
        </w:rPr>
      </w:pPr>
      <w:ins w:id="3" w:author="Ezalutsky" w:date="2021-04-22T13:08:00Z">
        <w:r w:rsidRPr="00625BE9">
          <w:rPr>
            <w:sz w:val="32"/>
            <w:szCs w:val="32"/>
            <w:rPrChange w:id="4" w:author="Ezalutsky" w:date="2021-04-25T13:56:00Z">
              <w:rPr/>
            </w:rPrChange>
          </w:rPr>
          <w:t>ВИХІДНІ ДАННІ</w:t>
        </w:r>
      </w:ins>
      <w:del w:id="5" w:author="Ezalutsky" w:date="2021-04-22T13:08:00Z">
        <w:r w:rsidR="00AE66C2" w:rsidRPr="00625BE9" w:rsidDel="00105143">
          <w:rPr>
            <w:sz w:val="32"/>
            <w:szCs w:val="32"/>
            <w:rPrChange w:id="6" w:author="Ezalutsky" w:date="2021-04-25T13:56:00Z">
              <w:rPr/>
            </w:rPrChange>
          </w:rPr>
          <w:delText>Вихідні дані</w:delText>
        </w:r>
      </w:del>
    </w:p>
    <w:p w:rsidR="00105143" w:rsidRPr="00625BE9" w:rsidRDefault="00105143">
      <w:pPr>
        <w:rPr>
          <w:ins w:id="7" w:author="Ezalutsky" w:date="2021-04-22T13:08:00Z"/>
          <w:sz w:val="32"/>
          <w:szCs w:val="32"/>
          <w:rPrChange w:id="8" w:author="Ezalutsky" w:date="2021-04-25T13:56:00Z">
            <w:rPr>
              <w:ins w:id="9" w:author="Ezalutsky" w:date="2021-04-22T13:08:00Z"/>
            </w:rPr>
          </w:rPrChange>
        </w:rPr>
      </w:pPr>
    </w:p>
    <w:p w:rsidR="00AE66C2" w:rsidRPr="00625BE9" w:rsidRDefault="00AE66C2">
      <w:pPr>
        <w:rPr>
          <w:sz w:val="32"/>
          <w:szCs w:val="32"/>
          <w:rPrChange w:id="10" w:author="Ezalutsky" w:date="2021-04-25T13:56:00Z">
            <w:rPr/>
          </w:rPrChange>
        </w:rPr>
      </w:pPr>
      <w:r w:rsidRPr="00625BE9">
        <w:rPr>
          <w:sz w:val="32"/>
          <w:szCs w:val="32"/>
          <w:rPrChange w:id="11" w:author="Ezalutsky" w:date="2021-04-25T13:56:00Z">
            <w:rPr/>
          </w:rPrChange>
        </w:rPr>
        <w:t>1.Розділ 1. ДОБІР НАСОСІВ НС</w:t>
      </w:r>
    </w:p>
    <w:p w:rsidR="00AE66C2" w:rsidRPr="00625BE9" w:rsidRDefault="00AE66C2">
      <w:pPr>
        <w:rPr>
          <w:sz w:val="32"/>
          <w:szCs w:val="32"/>
          <w:rPrChange w:id="12" w:author="Ezalutsky" w:date="2021-04-25T13:56:00Z">
            <w:rPr/>
          </w:rPrChange>
        </w:rPr>
      </w:pPr>
      <w:r w:rsidRPr="00625BE9">
        <w:rPr>
          <w:sz w:val="32"/>
          <w:szCs w:val="32"/>
          <w:rPrChange w:id="13" w:author="Ezalutsky" w:date="2021-04-25T13:56:00Z">
            <w:rPr/>
          </w:rPrChange>
        </w:rPr>
        <w:t xml:space="preserve">   1.1  Визначення розрахункових параметрів НС</w:t>
      </w:r>
    </w:p>
    <w:p w:rsidR="00AE66C2" w:rsidRPr="00625BE9" w:rsidRDefault="00AE66C2">
      <w:pPr>
        <w:rPr>
          <w:sz w:val="32"/>
          <w:szCs w:val="32"/>
          <w:rPrChange w:id="14" w:author="Ezalutsky" w:date="2021-04-25T13:56:00Z">
            <w:rPr/>
          </w:rPrChange>
        </w:rPr>
      </w:pPr>
      <w:r w:rsidRPr="00625BE9">
        <w:rPr>
          <w:sz w:val="32"/>
          <w:szCs w:val="32"/>
          <w:rPrChange w:id="15" w:author="Ezalutsky" w:date="2021-04-25T13:56:00Z">
            <w:rPr/>
          </w:rPrChange>
        </w:rPr>
        <w:t xml:space="preserve">   1.2  Добір госппобутових насосів</w:t>
      </w:r>
    </w:p>
    <w:p w:rsidR="00B72DC7" w:rsidRPr="00625BE9" w:rsidRDefault="00B72DC7">
      <w:pPr>
        <w:rPr>
          <w:ins w:id="16" w:author="Ezalutsky" w:date="2021-04-22T12:37:00Z"/>
          <w:sz w:val="32"/>
          <w:szCs w:val="32"/>
          <w:rPrChange w:id="17" w:author="Ezalutsky" w:date="2021-04-25T13:56:00Z">
            <w:rPr>
              <w:ins w:id="18" w:author="Ezalutsky" w:date="2021-04-22T12:37:00Z"/>
            </w:rPr>
          </w:rPrChange>
        </w:rPr>
      </w:pPr>
      <w:r w:rsidRPr="00625BE9">
        <w:rPr>
          <w:sz w:val="32"/>
          <w:szCs w:val="32"/>
          <w:rPrChange w:id="19" w:author="Ezalutsky" w:date="2021-04-25T13:56:00Z">
            <w:rPr/>
          </w:rPrChange>
        </w:rPr>
        <w:t xml:space="preserve">   1.3  </w:t>
      </w:r>
      <w:ins w:id="20" w:author="Ezalutsky" w:date="2021-04-22T12:36:00Z">
        <w:r w:rsidRPr="00625BE9">
          <w:rPr>
            <w:sz w:val="32"/>
            <w:szCs w:val="32"/>
            <w:rPrChange w:id="21" w:author="Ezalutsky" w:date="2021-04-25T13:56:00Z">
              <w:rPr/>
            </w:rPrChange>
          </w:rPr>
          <w:t xml:space="preserve">Графік </w:t>
        </w:r>
      </w:ins>
      <w:del w:id="22" w:author="Ezalutsky" w:date="2021-04-22T12:36:00Z">
        <w:r w:rsidRPr="00625BE9" w:rsidDel="00B72DC7">
          <w:rPr>
            <w:sz w:val="32"/>
            <w:szCs w:val="32"/>
            <w:rPrChange w:id="23" w:author="Ezalutsky" w:date="2021-04-25T13:56:00Z">
              <w:rPr/>
            </w:rPrChange>
          </w:rPr>
          <w:delText>С</w:delText>
        </w:r>
      </w:del>
      <w:ins w:id="24" w:author="Ezalutsky" w:date="2021-04-22T12:36:00Z">
        <w:r w:rsidRPr="00625BE9">
          <w:rPr>
            <w:sz w:val="32"/>
            <w:szCs w:val="32"/>
            <w:rPrChange w:id="25" w:author="Ezalutsky" w:date="2021-04-25T13:56:00Z">
              <w:rPr/>
            </w:rPrChange>
          </w:rPr>
          <w:t>с</w:t>
        </w:r>
      </w:ins>
      <w:r w:rsidRPr="00625BE9">
        <w:rPr>
          <w:sz w:val="32"/>
          <w:szCs w:val="32"/>
          <w:rPrChange w:id="26" w:author="Ezalutsky" w:date="2021-04-25T13:56:00Z">
            <w:rPr/>
          </w:rPrChange>
        </w:rPr>
        <w:t>умісн</w:t>
      </w:r>
      <w:ins w:id="27" w:author="Ezalutsky" w:date="2021-04-22T12:36:00Z">
        <w:r w:rsidRPr="00625BE9">
          <w:rPr>
            <w:sz w:val="32"/>
            <w:szCs w:val="32"/>
            <w:rPrChange w:id="28" w:author="Ezalutsky" w:date="2021-04-25T13:56:00Z">
              <w:rPr/>
            </w:rPrChange>
          </w:rPr>
          <w:t>ої</w:t>
        </w:r>
      </w:ins>
      <w:del w:id="29" w:author="Ezalutsky" w:date="2021-04-22T12:36:00Z">
        <w:r w:rsidRPr="00625BE9" w:rsidDel="00B72DC7">
          <w:rPr>
            <w:sz w:val="32"/>
            <w:szCs w:val="32"/>
            <w:rPrChange w:id="30" w:author="Ezalutsky" w:date="2021-04-25T13:56:00Z">
              <w:rPr/>
            </w:rPrChange>
          </w:rPr>
          <w:delText>а</w:delText>
        </w:r>
      </w:del>
      <w:r w:rsidRPr="00625BE9">
        <w:rPr>
          <w:sz w:val="32"/>
          <w:szCs w:val="32"/>
          <w:rPrChange w:id="31" w:author="Ezalutsky" w:date="2021-04-25T13:56:00Z">
            <w:rPr/>
          </w:rPrChange>
        </w:rPr>
        <w:t xml:space="preserve"> робот</w:t>
      </w:r>
      <w:ins w:id="32" w:author="Ezalutsky" w:date="2021-04-22T12:48:00Z">
        <w:r w:rsidR="00E40D0D" w:rsidRPr="00625BE9">
          <w:rPr>
            <w:sz w:val="32"/>
            <w:szCs w:val="32"/>
            <w:rPrChange w:id="33" w:author="Ezalutsky" w:date="2021-04-25T13:56:00Z">
              <w:rPr/>
            </w:rPrChange>
          </w:rPr>
          <w:t>и</w:t>
        </w:r>
      </w:ins>
      <w:del w:id="34" w:author="Ezalutsky" w:date="2021-04-22T12:36:00Z">
        <w:r w:rsidRPr="00625BE9" w:rsidDel="00B72DC7">
          <w:rPr>
            <w:sz w:val="32"/>
            <w:szCs w:val="32"/>
            <w:rPrChange w:id="35" w:author="Ezalutsky" w:date="2021-04-25T13:56:00Z">
              <w:rPr/>
            </w:rPrChange>
          </w:rPr>
          <w:delText>а</w:delText>
        </w:r>
      </w:del>
      <w:r w:rsidRPr="00625BE9">
        <w:rPr>
          <w:sz w:val="32"/>
          <w:szCs w:val="32"/>
          <w:rPrChange w:id="36" w:author="Ezalutsky" w:date="2021-04-25T13:56:00Z">
            <w:rPr/>
          </w:rPrChange>
        </w:rPr>
        <w:t xml:space="preserve"> </w:t>
      </w:r>
      <w:ins w:id="37" w:author="Ezalutsky" w:date="2021-04-22T12:36:00Z">
        <w:r w:rsidRPr="00625BE9">
          <w:rPr>
            <w:sz w:val="32"/>
            <w:szCs w:val="32"/>
            <w:rPrChange w:id="38" w:author="Ezalutsky" w:date="2021-04-25T13:56:00Z">
              <w:rPr/>
            </w:rPrChange>
          </w:rPr>
          <w:t>насосів і водоводів</w:t>
        </w:r>
      </w:ins>
    </w:p>
    <w:p w:rsidR="00B72DC7" w:rsidRPr="00625BE9" w:rsidRDefault="00B72DC7">
      <w:pPr>
        <w:rPr>
          <w:ins w:id="39" w:author="Ezalutsky" w:date="2021-04-22T12:39:00Z"/>
          <w:sz w:val="32"/>
          <w:szCs w:val="32"/>
          <w:rPrChange w:id="40" w:author="Ezalutsky" w:date="2021-04-25T13:56:00Z">
            <w:rPr>
              <w:ins w:id="41" w:author="Ezalutsky" w:date="2021-04-22T12:39:00Z"/>
            </w:rPr>
          </w:rPrChange>
        </w:rPr>
      </w:pPr>
      <w:ins w:id="42" w:author="Ezalutsky" w:date="2021-04-22T12:37:00Z">
        <w:r w:rsidRPr="00625BE9">
          <w:rPr>
            <w:sz w:val="32"/>
            <w:szCs w:val="32"/>
            <w:rPrChange w:id="43" w:author="Ezalutsky" w:date="2021-04-25T13:56:00Z">
              <w:rPr/>
            </w:rPrChange>
          </w:rPr>
          <w:t xml:space="preserve">   1.4  Режим </w:t>
        </w:r>
      </w:ins>
      <w:ins w:id="44" w:author="Ezalutsky" w:date="2021-04-22T12:38:00Z">
        <w:r w:rsidRPr="00625BE9">
          <w:rPr>
            <w:sz w:val="32"/>
            <w:szCs w:val="32"/>
            <w:rPrChange w:id="45" w:author="Ezalutsky" w:date="2021-04-25T13:56:00Z">
              <w:rPr/>
            </w:rPrChange>
          </w:rPr>
          <w:t>пожежогасіння</w:t>
        </w:r>
      </w:ins>
      <w:ins w:id="46" w:author="Ezalutsky" w:date="2021-04-22T12:37:00Z">
        <w:r w:rsidRPr="00625BE9">
          <w:rPr>
            <w:sz w:val="32"/>
            <w:szCs w:val="32"/>
            <w:rPrChange w:id="47" w:author="Ezalutsky" w:date="2021-04-25T13:56:00Z">
              <w:rPr/>
            </w:rPrChange>
          </w:rPr>
          <w:t xml:space="preserve">. </w:t>
        </w:r>
      </w:ins>
    </w:p>
    <w:p w:rsidR="00AE66C2" w:rsidRPr="00625BE9" w:rsidRDefault="00B72DC7">
      <w:pPr>
        <w:rPr>
          <w:ins w:id="48" w:author="Ezalutsky" w:date="2021-04-22T12:41:00Z"/>
          <w:sz w:val="32"/>
          <w:szCs w:val="32"/>
          <w:rPrChange w:id="49" w:author="Ezalutsky" w:date="2021-04-25T13:56:00Z">
            <w:rPr>
              <w:ins w:id="50" w:author="Ezalutsky" w:date="2021-04-22T12:41:00Z"/>
            </w:rPr>
          </w:rPrChange>
        </w:rPr>
      </w:pPr>
      <w:ins w:id="51" w:author="Ezalutsky" w:date="2021-04-22T12:39:00Z">
        <w:r w:rsidRPr="00625BE9">
          <w:rPr>
            <w:sz w:val="32"/>
            <w:szCs w:val="32"/>
            <w:rPrChange w:id="52" w:author="Ezalutsky" w:date="2021-04-25T13:56:00Z">
              <w:rPr/>
            </w:rPrChange>
          </w:rPr>
          <w:t>2.Розділ 2.</w:t>
        </w:r>
      </w:ins>
      <w:del w:id="53" w:author="Ezalutsky" w:date="2021-04-22T12:40:00Z">
        <w:r w:rsidR="00AE66C2" w:rsidRPr="00625BE9" w:rsidDel="00B72DC7">
          <w:rPr>
            <w:sz w:val="32"/>
            <w:szCs w:val="32"/>
            <w:rPrChange w:id="54" w:author="Ezalutsky" w:date="2021-04-25T13:56:00Z">
              <w:rPr/>
            </w:rPrChange>
          </w:rPr>
          <w:delText xml:space="preserve"> </w:delText>
        </w:r>
      </w:del>
      <w:ins w:id="55" w:author="Ezalutsky" w:date="2021-04-22T12:40:00Z">
        <w:r w:rsidRPr="00625BE9">
          <w:rPr>
            <w:sz w:val="32"/>
            <w:szCs w:val="32"/>
            <w:rPrChange w:id="56" w:author="Ezalutsky" w:date="2021-04-25T13:56:00Z">
              <w:rPr/>
            </w:rPrChange>
          </w:rPr>
          <w:t xml:space="preserve"> ПРЕКТУ</w:t>
        </w:r>
      </w:ins>
      <w:ins w:id="57" w:author="Ezalutsky" w:date="2021-04-22T12:41:00Z">
        <w:r w:rsidRPr="00625BE9">
          <w:rPr>
            <w:sz w:val="32"/>
            <w:szCs w:val="32"/>
            <w:rPrChange w:id="58" w:author="Ezalutsky" w:date="2021-04-25T13:56:00Z">
              <w:rPr/>
            </w:rPrChange>
          </w:rPr>
          <w:t>В</w:t>
        </w:r>
      </w:ins>
      <w:ins w:id="59" w:author="Ezalutsky" w:date="2021-04-22T12:40:00Z">
        <w:r w:rsidRPr="00625BE9">
          <w:rPr>
            <w:sz w:val="32"/>
            <w:szCs w:val="32"/>
            <w:rPrChange w:id="60" w:author="Ezalutsky" w:date="2021-04-25T13:56:00Z">
              <w:rPr/>
            </w:rPrChange>
          </w:rPr>
          <w:t>АННЯ НС</w:t>
        </w:r>
      </w:ins>
      <w:r w:rsidR="00AE66C2" w:rsidRPr="00625BE9">
        <w:rPr>
          <w:sz w:val="32"/>
          <w:szCs w:val="32"/>
          <w:rPrChange w:id="61" w:author="Ezalutsky" w:date="2021-04-25T13:56:00Z">
            <w:rPr/>
          </w:rPrChange>
        </w:rPr>
        <w:t xml:space="preserve"> </w:t>
      </w:r>
    </w:p>
    <w:p w:rsidR="00B72DC7" w:rsidRPr="00625BE9" w:rsidRDefault="00B72DC7">
      <w:pPr>
        <w:rPr>
          <w:ins w:id="62" w:author="Ezalutsky" w:date="2021-04-22T12:41:00Z"/>
          <w:sz w:val="32"/>
          <w:szCs w:val="32"/>
          <w:rPrChange w:id="63" w:author="Ezalutsky" w:date="2021-04-25T13:56:00Z">
            <w:rPr>
              <w:ins w:id="64" w:author="Ezalutsky" w:date="2021-04-22T12:41:00Z"/>
            </w:rPr>
          </w:rPrChange>
        </w:rPr>
      </w:pPr>
      <w:ins w:id="65" w:author="Ezalutsky" w:date="2021-04-22T12:41:00Z">
        <w:r w:rsidRPr="00625BE9">
          <w:rPr>
            <w:sz w:val="32"/>
            <w:szCs w:val="32"/>
            <w:rPrChange w:id="66" w:author="Ezalutsky" w:date="2021-04-25T13:56:00Z">
              <w:rPr/>
            </w:rPrChange>
          </w:rPr>
          <w:t xml:space="preserve">   2.1 Монтажні габарити насосів</w:t>
        </w:r>
      </w:ins>
    </w:p>
    <w:p w:rsidR="00B72DC7" w:rsidRPr="00625BE9" w:rsidRDefault="00B72DC7">
      <w:pPr>
        <w:rPr>
          <w:ins w:id="67" w:author="Ezalutsky" w:date="2021-04-22T12:44:00Z"/>
          <w:sz w:val="32"/>
          <w:szCs w:val="32"/>
          <w:rPrChange w:id="68" w:author="Ezalutsky" w:date="2021-04-25T13:56:00Z">
            <w:rPr>
              <w:ins w:id="69" w:author="Ezalutsky" w:date="2021-04-22T12:44:00Z"/>
            </w:rPr>
          </w:rPrChange>
        </w:rPr>
      </w:pPr>
      <w:ins w:id="70" w:author="Ezalutsky" w:date="2021-04-22T12:43:00Z">
        <w:r w:rsidRPr="00625BE9">
          <w:rPr>
            <w:sz w:val="32"/>
            <w:szCs w:val="32"/>
            <w:rPrChange w:id="71" w:author="Ezalutsky" w:date="2021-04-25T13:56:00Z">
              <w:rPr/>
            </w:rPrChange>
          </w:rPr>
          <w:t xml:space="preserve">   2.2 Труби </w:t>
        </w:r>
      </w:ins>
      <w:ins w:id="72" w:author="Ezalutsky" w:date="2021-04-22T12:44:00Z">
        <w:r w:rsidRPr="00625BE9">
          <w:rPr>
            <w:sz w:val="32"/>
            <w:szCs w:val="32"/>
            <w:rPrChange w:id="73" w:author="Ezalutsky" w:date="2021-04-25T13:56:00Z">
              <w:rPr/>
            </w:rPrChange>
          </w:rPr>
          <w:t>в насосній станції</w:t>
        </w:r>
      </w:ins>
      <w:ins w:id="74" w:author="Ezalutsky" w:date="2021-04-22T12:45:00Z">
        <w:r w:rsidR="00E40D0D" w:rsidRPr="00625BE9">
          <w:rPr>
            <w:sz w:val="32"/>
            <w:szCs w:val="32"/>
            <w:rPrChange w:id="75" w:author="Ezalutsky" w:date="2021-04-25T13:56:00Z">
              <w:rPr/>
            </w:rPrChange>
          </w:rPr>
          <w:t>. Схема машинної зали</w:t>
        </w:r>
      </w:ins>
    </w:p>
    <w:p w:rsidR="00B72DC7" w:rsidRPr="00625BE9" w:rsidRDefault="00B72DC7">
      <w:pPr>
        <w:rPr>
          <w:ins w:id="76" w:author="Ezalutsky" w:date="2021-04-22T12:51:00Z"/>
          <w:sz w:val="32"/>
          <w:szCs w:val="32"/>
          <w:rPrChange w:id="77" w:author="Ezalutsky" w:date="2021-04-25T13:56:00Z">
            <w:rPr>
              <w:ins w:id="78" w:author="Ezalutsky" w:date="2021-04-22T12:51:00Z"/>
            </w:rPr>
          </w:rPrChange>
        </w:rPr>
      </w:pPr>
      <w:ins w:id="79" w:author="Ezalutsky" w:date="2021-04-22T12:44:00Z">
        <w:r w:rsidRPr="00625BE9">
          <w:rPr>
            <w:sz w:val="32"/>
            <w:szCs w:val="32"/>
            <w:rPrChange w:id="80" w:author="Ezalutsky" w:date="2021-04-25T13:56:00Z">
              <w:rPr/>
            </w:rPrChange>
          </w:rPr>
          <w:t xml:space="preserve">   2.3 </w:t>
        </w:r>
      </w:ins>
      <w:ins w:id="81" w:author="Ezalutsky" w:date="2021-04-22T12:45:00Z">
        <w:r w:rsidR="00E40D0D" w:rsidRPr="00625BE9">
          <w:rPr>
            <w:sz w:val="32"/>
            <w:szCs w:val="32"/>
            <w:rPrChange w:id="82" w:author="Ezalutsky" w:date="2021-04-25T13:56:00Z">
              <w:rPr/>
            </w:rPrChange>
          </w:rPr>
          <w:t xml:space="preserve"> Арматура, фасонні частини. </w:t>
        </w:r>
      </w:ins>
      <w:ins w:id="83" w:author="Ezalutsky" w:date="2021-04-22T12:49:00Z">
        <w:r w:rsidR="00E40D0D" w:rsidRPr="00625BE9">
          <w:rPr>
            <w:sz w:val="32"/>
            <w:szCs w:val="32"/>
            <w:rPrChange w:id="84" w:author="Ezalutsky" w:date="2021-04-25T13:56:00Z">
              <w:rPr/>
            </w:rPrChange>
          </w:rPr>
          <w:t>Розм</w:t>
        </w:r>
      </w:ins>
      <w:ins w:id="85" w:author="Ezalutsky" w:date="2021-04-22T12:50:00Z">
        <w:r w:rsidR="00E40D0D" w:rsidRPr="00625BE9">
          <w:rPr>
            <w:sz w:val="32"/>
            <w:szCs w:val="32"/>
            <w:rPrChange w:id="86" w:author="Ezalutsky" w:date="2021-04-25T13:56:00Z">
              <w:rPr/>
            </w:rPrChange>
          </w:rPr>
          <w:t>і</w:t>
        </w:r>
      </w:ins>
      <w:ins w:id="87" w:author="Ezalutsky" w:date="2021-04-22T12:49:00Z">
        <w:r w:rsidR="00E40D0D" w:rsidRPr="00625BE9">
          <w:rPr>
            <w:sz w:val="32"/>
            <w:szCs w:val="32"/>
            <w:rPrChange w:id="88" w:author="Ezalutsky" w:date="2021-04-25T13:56:00Z">
              <w:rPr/>
            </w:rPrChange>
          </w:rPr>
          <w:t>рн</w:t>
        </w:r>
      </w:ins>
      <w:ins w:id="89" w:author="Ezalutsky" w:date="2021-04-22T12:50:00Z">
        <w:r w:rsidR="00E40D0D" w:rsidRPr="00625BE9">
          <w:rPr>
            <w:sz w:val="32"/>
            <w:szCs w:val="32"/>
            <w:rPrChange w:id="90" w:author="Ezalutsky" w:date="2021-04-25T13:56:00Z">
              <w:rPr/>
            </w:rPrChange>
          </w:rPr>
          <w:t>а с</w:t>
        </w:r>
      </w:ins>
      <w:ins w:id="91" w:author="Ezalutsky" w:date="2021-04-22T12:45:00Z">
        <w:r w:rsidR="00E40D0D" w:rsidRPr="00625BE9">
          <w:rPr>
            <w:sz w:val="32"/>
            <w:szCs w:val="32"/>
            <w:rPrChange w:id="92" w:author="Ezalutsky" w:date="2021-04-25T13:56:00Z">
              <w:rPr/>
            </w:rPrChange>
          </w:rPr>
          <w:t>хема МЗ в дві лінії.</w:t>
        </w:r>
      </w:ins>
    </w:p>
    <w:p w:rsidR="00E40D0D" w:rsidRPr="00625BE9" w:rsidRDefault="00E40D0D">
      <w:pPr>
        <w:rPr>
          <w:ins w:id="93" w:author="Ezalutsky" w:date="2021-04-22T12:51:00Z"/>
          <w:sz w:val="32"/>
          <w:szCs w:val="32"/>
          <w:rPrChange w:id="94" w:author="Ezalutsky" w:date="2021-04-25T13:56:00Z">
            <w:rPr>
              <w:ins w:id="95" w:author="Ezalutsky" w:date="2021-04-22T12:51:00Z"/>
            </w:rPr>
          </w:rPrChange>
        </w:rPr>
      </w:pPr>
      <w:ins w:id="96" w:author="Ezalutsky" w:date="2021-04-22T12:51:00Z">
        <w:r w:rsidRPr="00625BE9">
          <w:rPr>
            <w:sz w:val="32"/>
            <w:szCs w:val="32"/>
            <w:rPrChange w:id="97" w:author="Ezalutsky" w:date="2021-04-25T13:56:00Z">
              <w:rPr/>
            </w:rPrChange>
          </w:rPr>
          <w:t xml:space="preserve">   2.4  Висотне розміщення насосів. Заглиблення МЗ</w:t>
        </w:r>
      </w:ins>
    </w:p>
    <w:p w:rsidR="00E40D0D" w:rsidRPr="00625BE9" w:rsidRDefault="00E40D0D">
      <w:pPr>
        <w:rPr>
          <w:ins w:id="98" w:author="Ezalutsky" w:date="2021-04-22T12:54:00Z"/>
          <w:sz w:val="32"/>
          <w:szCs w:val="32"/>
          <w:rPrChange w:id="99" w:author="Ezalutsky" w:date="2021-04-25T13:56:00Z">
            <w:rPr>
              <w:ins w:id="100" w:author="Ezalutsky" w:date="2021-04-22T12:54:00Z"/>
            </w:rPr>
          </w:rPrChange>
        </w:rPr>
      </w:pPr>
      <w:ins w:id="101" w:author="Ezalutsky" w:date="2021-04-22T12:53:00Z">
        <w:r w:rsidRPr="00625BE9">
          <w:rPr>
            <w:sz w:val="32"/>
            <w:szCs w:val="32"/>
            <w:rPrChange w:id="102" w:author="Ezalutsky" w:date="2021-04-25T13:56:00Z">
              <w:rPr/>
            </w:rPrChange>
          </w:rPr>
          <w:t xml:space="preserve">   2.5  Підйомно-транспортне обладнання.</w:t>
        </w:r>
      </w:ins>
      <w:ins w:id="103" w:author="Ezalutsky" w:date="2021-04-22T12:54:00Z">
        <w:r w:rsidRPr="00625BE9">
          <w:rPr>
            <w:sz w:val="32"/>
            <w:szCs w:val="32"/>
            <w:rPrChange w:id="104" w:author="Ezalutsky" w:date="2021-04-25T13:56:00Z">
              <w:rPr/>
            </w:rPrChange>
          </w:rPr>
          <w:t xml:space="preserve"> </w:t>
        </w:r>
      </w:ins>
      <w:ins w:id="105" w:author="Ezalutsky" w:date="2021-04-22T12:53:00Z">
        <w:r w:rsidRPr="00625BE9">
          <w:rPr>
            <w:sz w:val="32"/>
            <w:szCs w:val="32"/>
            <w:rPrChange w:id="106" w:author="Ezalutsky" w:date="2021-04-25T13:56:00Z">
              <w:rPr/>
            </w:rPrChange>
          </w:rPr>
          <w:t>В</w:t>
        </w:r>
      </w:ins>
      <w:ins w:id="107" w:author="Ezalutsky" w:date="2021-04-22T12:54:00Z">
        <w:r w:rsidRPr="00625BE9">
          <w:rPr>
            <w:sz w:val="32"/>
            <w:szCs w:val="32"/>
            <w:rPrChange w:id="108" w:author="Ezalutsky" w:date="2021-04-25T13:56:00Z">
              <w:rPr/>
            </w:rPrChange>
          </w:rPr>
          <w:t>исота МЗ</w:t>
        </w:r>
      </w:ins>
    </w:p>
    <w:p w:rsidR="00E40D0D" w:rsidRPr="00625BE9" w:rsidRDefault="00E40D0D">
      <w:pPr>
        <w:rPr>
          <w:ins w:id="109" w:author="Ezalutsky" w:date="2021-04-25T13:54:00Z"/>
          <w:sz w:val="32"/>
          <w:szCs w:val="32"/>
          <w:rPrChange w:id="110" w:author="Ezalutsky" w:date="2021-04-25T13:56:00Z">
            <w:rPr>
              <w:ins w:id="111" w:author="Ezalutsky" w:date="2021-04-25T13:54:00Z"/>
            </w:rPr>
          </w:rPrChange>
        </w:rPr>
      </w:pPr>
      <w:ins w:id="112" w:author="Ezalutsky" w:date="2021-04-22T12:54:00Z">
        <w:r w:rsidRPr="00625BE9">
          <w:rPr>
            <w:sz w:val="32"/>
            <w:szCs w:val="32"/>
            <w:rPrChange w:id="113" w:author="Ezalutsky" w:date="2021-04-25T13:56:00Z">
              <w:rPr/>
            </w:rPrChange>
          </w:rPr>
          <w:t xml:space="preserve">   2</w:t>
        </w:r>
      </w:ins>
      <w:ins w:id="114" w:author="Ezalutsky" w:date="2021-04-22T12:55:00Z">
        <w:r w:rsidR="00A413E9" w:rsidRPr="00625BE9">
          <w:rPr>
            <w:sz w:val="32"/>
            <w:szCs w:val="32"/>
            <w:rPrChange w:id="115" w:author="Ezalutsky" w:date="2021-04-25T13:56:00Z">
              <w:rPr/>
            </w:rPrChange>
          </w:rPr>
          <w:t>.</w:t>
        </w:r>
        <w:r w:rsidRPr="00625BE9">
          <w:rPr>
            <w:sz w:val="32"/>
            <w:szCs w:val="32"/>
            <w:rPrChange w:id="116" w:author="Ezalutsky" w:date="2021-04-25T13:56:00Z">
              <w:rPr/>
            </w:rPrChange>
          </w:rPr>
          <w:t>6</w:t>
        </w:r>
        <w:r w:rsidR="00A413E9" w:rsidRPr="00625BE9">
          <w:rPr>
            <w:sz w:val="32"/>
            <w:szCs w:val="32"/>
            <w:rPrChange w:id="117" w:author="Ezalutsky" w:date="2021-04-25T13:56:00Z">
              <w:rPr/>
            </w:rPrChange>
          </w:rPr>
          <w:t xml:space="preserve">  Електрична </w:t>
        </w:r>
      </w:ins>
      <w:ins w:id="118" w:author="Ezalutsky" w:date="2021-04-22T12:51:00Z">
        <w:r w:rsidRPr="00625BE9">
          <w:rPr>
            <w:sz w:val="32"/>
            <w:szCs w:val="32"/>
            <w:rPrChange w:id="119" w:author="Ezalutsky" w:date="2021-04-25T13:56:00Z">
              <w:rPr/>
            </w:rPrChange>
          </w:rPr>
          <w:t xml:space="preserve"> </w:t>
        </w:r>
      </w:ins>
      <w:ins w:id="120" w:author="Ezalutsky" w:date="2021-04-22T12:56:00Z">
        <w:r w:rsidR="00A413E9" w:rsidRPr="00625BE9">
          <w:rPr>
            <w:sz w:val="32"/>
            <w:szCs w:val="32"/>
            <w:rPrChange w:id="121" w:author="Ezalutsky" w:date="2021-04-25T13:56:00Z">
              <w:rPr/>
            </w:rPrChange>
          </w:rPr>
          <w:t xml:space="preserve">частина. Добір трансформаторів. </w:t>
        </w:r>
      </w:ins>
      <w:ins w:id="122" w:author="Ezalutsky" w:date="2021-04-22T12:57:00Z">
        <w:r w:rsidR="00A413E9" w:rsidRPr="00625BE9">
          <w:rPr>
            <w:sz w:val="32"/>
            <w:szCs w:val="32"/>
            <w:rPrChange w:id="123" w:author="Ezalutsky" w:date="2021-04-25T13:56:00Z">
              <w:rPr/>
            </w:rPrChange>
          </w:rPr>
          <w:t>Схема</w:t>
        </w:r>
      </w:ins>
    </w:p>
    <w:p w:rsidR="00625BE9" w:rsidRPr="00625BE9" w:rsidRDefault="00625BE9" w:rsidP="00625BE9">
      <w:pPr>
        <w:rPr>
          <w:ins w:id="124" w:author="Ezalutsky" w:date="2021-04-22T13:05:00Z"/>
          <w:sz w:val="32"/>
          <w:szCs w:val="32"/>
          <w:rPrChange w:id="125" w:author="Ezalutsky" w:date="2021-04-25T13:56:00Z">
            <w:rPr>
              <w:ins w:id="126" w:author="Ezalutsky" w:date="2021-04-22T13:05:00Z"/>
            </w:rPr>
          </w:rPrChange>
        </w:rPr>
        <w:pPrChange w:id="127" w:author="Ezalutsky" w:date="2021-04-25T13:55:00Z">
          <w:pPr/>
        </w:pPrChange>
      </w:pPr>
      <w:ins w:id="128" w:author="Ezalutsky" w:date="2021-04-25T13:54:00Z">
        <w:r w:rsidRPr="00625BE9">
          <w:rPr>
            <w:sz w:val="32"/>
            <w:szCs w:val="32"/>
            <w:rPrChange w:id="129" w:author="Ezalutsky" w:date="2021-04-25T13:56:00Z">
              <w:rPr/>
            </w:rPrChange>
          </w:rPr>
          <w:t xml:space="preserve">   2.8  Розрахунок РЧВ</w:t>
        </w:r>
      </w:ins>
    </w:p>
    <w:p w:rsidR="00A413E9" w:rsidRDefault="00105143">
      <w:pPr>
        <w:rPr>
          <w:ins w:id="130" w:author="Ezalutsky" w:date="2021-04-22T12:58:00Z"/>
        </w:rPr>
      </w:pPr>
      <w:ins w:id="131" w:author="Ezalutsky" w:date="2021-04-22T13:05:00Z">
        <w:r>
          <w:t xml:space="preserve">   2.</w:t>
        </w:r>
      </w:ins>
      <w:ins w:id="132" w:author="Ezalutsky" w:date="2021-04-25T13:53:00Z">
        <w:r w:rsidR="00625BE9">
          <w:t>9</w:t>
        </w:r>
      </w:ins>
      <w:ins w:id="133" w:author="Ezalutsky" w:date="2021-04-22T13:05:00Z">
        <w:r>
          <w:t xml:space="preserve">  Допоміжні насоси</w:t>
        </w:r>
      </w:ins>
    </w:p>
    <w:p w:rsidR="00A413E9" w:rsidRDefault="00105143">
      <w:pPr>
        <w:rPr>
          <w:ins w:id="134" w:author="Ezalutsky" w:date="2021-04-22T12:59:00Z"/>
        </w:rPr>
      </w:pPr>
      <w:ins w:id="135" w:author="Ezalutsky" w:date="2021-04-22T12:59:00Z">
        <w:r>
          <w:t xml:space="preserve">   2.</w:t>
        </w:r>
      </w:ins>
      <w:ins w:id="136" w:author="Ezalutsky" w:date="2021-04-22T13:06:00Z">
        <w:r>
          <w:t>10</w:t>
        </w:r>
      </w:ins>
      <w:ins w:id="137" w:author="Ezalutsky" w:date="2021-04-22T12:59:00Z">
        <w:r w:rsidR="00A413E9">
          <w:t xml:space="preserve">  Гідравлічні втрати в насосній станції</w:t>
        </w:r>
      </w:ins>
    </w:p>
    <w:p w:rsidR="00A413E9" w:rsidRDefault="00105143">
      <w:pPr>
        <w:rPr>
          <w:ins w:id="138" w:author="Ezalutsky" w:date="2021-04-22T13:07:00Z"/>
        </w:rPr>
      </w:pPr>
      <w:ins w:id="139" w:author="Ezalutsky" w:date="2021-04-22T13:01:00Z">
        <w:r>
          <w:t xml:space="preserve">   2.11</w:t>
        </w:r>
        <w:r w:rsidR="00A413E9">
          <w:t xml:space="preserve">  </w:t>
        </w:r>
        <w:r w:rsidR="00A413E9" w:rsidRPr="00A413E9">
          <w:t>Водовимірювач</w:t>
        </w:r>
        <w:r w:rsidR="00A413E9">
          <w:t xml:space="preserve">і. Корегування графіку сумісної роботи </w:t>
        </w:r>
      </w:ins>
      <w:ins w:id="140" w:author="Ezalutsky" w:date="2021-04-22T13:03:00Z">
        <w:r w:rsidR="00A413E9">
          <w:t>насосі</w:t>
        </w:r>
      </w:ins>
      <w:ins w:id="141" w:author="Ezalutsky" w:date="2021-04-22T13:06:00Z">
        <w:r>
          <w:t>в</w:t>
        </w:r>
      </w:ins>
      <w:ins w:id="142" w:author="Ezalutsky" w:date="2021-04-22T13:03:00Z">
        <w:r w:rsidR="00A413E9">
          <w:t xml:space="preserve"> і водоводів</w:t>
        </w:r>
      </w:ins>
    </w:p>
    <w:p w:rsidR="00105143" w:rsidRPr="00625BE9" w:rsidRDefault="00105143">
      <w:pPr>
        <w:rPr>
          <w:sz w:val="32"/>
          <w:szCs w:val="32"/>
          <w:rPrChange w:id="143" w:author="Ezalutsky" w:date="2021-04-25T13:56:00Z">
            <w:rPr/>
          </w:rPrChange>
        </w:rPr>
      </w:pPr>
      <w:ins w:id="144" w:author="Ezalutsky" w:date="2021-04-22T13:07:00Z">
        <w:r w:rsidRPr="00625BE9">
          <w:rPr>
            <w:sz w:val="32"/>
            <w:szCs w:val="32"/>
            <w:rPrChange w:id="145" w:author="Ezalutsky" w:date="2021-04-25T13:56:00Z">
              <w:rPr/>
            </w:rPrChange>
          </w:rPr>
          <w:t>ЛІТЕРАТУРА</w:t>
        </w:r>
      </w:ins>
      <w:bookmarkStart w:id="146" w:name="_GoBack"/>
      <w:bookmarkEnd w:id="146"/>
    </w:p>
    <w:sectPr w:rsidR="00105143" w:rsidRPr="00625BE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zalutsky">
    <w15:presenceInfo w15:providerId="None" w15:userId="Ezalutsk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4ED"/>
    <w:rsid w:val="00105143"/>
    <w:rsid w:val="003954ED"/>
    <w:rsid w:val="00625BE9"/>
    <w:rsid w:val="0064275F"/>
    <w:rsid w:val="00A413E9"/>
    <w:rsid w:val="00AE66C2"/>
    <w:rsid w:val="00B72DC7"/>
    <w:rsid w:val="00E4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18DE66-32A5-4A5A-89D9-3FFA8F30C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478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Ezalutsky</dc:creator>
  <cp:keywords/>
  <dc:description/>
  <cp:lastModifiedBy>Ezalutsky</cp:lastModifiedBy>
  <cp:revision>4</cp:revision>
  <dcterms:created xsi:type="dcterms:W3CDTF">2021-04-22T10:10:00Z</dcterms:created>
  <dcterms:modified xsi:type="dcterms:W3CDTF">2021-04-25T10:57:00Z</dcterms:modified>
</cp:coreProperties>
</file>